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5E4CA0" w14:textId="77777777" w:rsidR="00AA6CCF" w:rsidRDefault="008076C6" w:rsidP="00AA6CCF">
      <w:pPr>
        <w:rPr>
          <w:b/>
        </w:rPr>
      </w:pPr>
      <w:r>
        <w:rPr>
          <w:b/>
        </w:rPr>
        <w:t>SCADA_PRC_XMTR_</w:t>
      </w:r>
      <w:r w:rsidR="004D717A">
        <w:rPr>
          <w:b/>
        </w:rPr>
        <w:t>2</w:t>
      </w:r>
      <w:r>
        <w:rPr>
          <w:b/>
        </w:rPr>
        <w:t>Duty</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4"/>
        <w:gridCol w:w="7444"/>
      </w:tblGrid>
      <w:tr w:rsidR="00AA6CCF" w:rsidRPr="00853D9E" w14:paraId="507B50D5" w14:textId="77777777" w:rsidTr="00853D9E">
        <w:tc>
          <w:tcPr>
            <w:tcW w:w="2564" w:type="dxa"/>
            <w:shd w:val="clear" w:color="auto" w:fill="auto"/>
          </w:tcPr>
          <w:p w14:paraId="37AE67B9" w14:textId="77777777" w:rsidR="00AA6CCF" w:rsidRPr="00853D9E" w:rsidRDefault="00AA6CCF" w:rsidP="00853D9E">
            <w:pPr>
              <w:spacing w:after="0" w:line="240" w:lineRule="auto"/>
              <w:rPr>
                <w:b/>
              </w:rPr>
            </w:pPr>
            <w:r w:rsidRPr="00853D9E">
              <w:rPr>
                <w:b/>
              </w:rPr>
              <w:t>Version</w:t>
            </w:r>
          </w:p>
        </w:tc>
        <w:tc>
          <w:tcPr>
            <w:tcW w:w="7444" w:type="dxa"/>
            <w:shd w:val="clear" w:color="auto" w:fill="auto"/>
          </w:tcPr>
          <w:p w14:paraId="38CDF6A1" w14:textId="77777777" w:rsidR="00AA6CCF" w:rsidRPr="00853D9E" w:rsidRDefault="00AA6CCF" w:rsidP="00853D9E">
            <w:pPr>
              <w:spacing w:after="0" w:line="240" w:lineRule="auto"/>
              <w:rPr>
                <w:b/>
              </w:rPr>
            </w:pPr>
            <w:r w:rsidRPr="00853D9E">
              <w:rPr>
                <w:b/>
              </w:rPr>
              <w:t>Release Notes</w:t>
            </w:r>
          </w:p>
        </w:tc>
      </w:tr>
      <w:tr w:rsidR="00AA6CCF" w:rsidRPr="00853D9E" w14:paraId="390440F7" w14:textId="77777777" w:rsidTr="00853D9E">
        <w:tc>
          <w:tcPr>
            <w:tcW w:w="2564" w:type="dxa"/>
            <w:shd w:val="clear" w:color="auto" w:fill="auto"/>
          </w:tcPr>
          <w:p w14:paraId="25D8ED1F" w14:textId="77777777" w:rsidR="00AA6CCF" w:rsidRPr="00853D9E" w:rsidRDefault="008076C6" w:rsidP="00853D9E">
            <w:pPr>
              <w:spacing w:after="0" w:line="240" w:lineRule="auto"/>
            </w:pPr>
            <w:r w:rsidRPr="00853D9E">
              <w:t>1.0</w:t>
            </w:r>
          </w:p>
        </w:tc>
        <w:tc>
          <w:tcPr>
            <w:tcW w:w="7444" w:type="dxa"/>
            <w:shd w:val="clear" w:color="auto" w:fill="auto"/>
          </w:tcPr>
          <w:p w14:paraId="0E0D8DC4" w14:textId="77777777" w:rsidR="00AA6CCF" w:rsidRPr="00853D9E" w:rsidRDefault="008076C6" w:rsidP="00853D9E">
            <w:pPr>
              <w:spacing w:after="0" w:line="240" w:lineRule="auto"/>
            </w:pPr>
            <w:r w:rsidRPr="00853D9E">
              <w:t>Initial Release</w:t>
            </w:r>
          </w:p>
        </w:tc>
      </w:tr>
    </w:tbl>
    <w:p w14:paraId="733D1660" w14:textId="77777777" w:rsidR="00AA6CCF" w:rsidRDefault="00AA6CCF" w:rsidP="00AA6CCF">
      <w:pPr>
        <w:rPr>
          <w:b/>
        </w:rPr>
      </w:pPr>
    </w:p>
    <w:p w14:paraId="09904821" w14:textId="77777777" w:rsidR="00AA6CCF" w:rsidRDefault="00AA6CCF" w:rsidP="00AA6CCF">
      <w:r>
        <w:rPr>
          <w:b/>
        </w:rPr>
        <w:t>Description</w:t>
      </w:r>
      <w:r>
        <w:t xml:space="preserve">: </w:t>
      </w:r>
      <w:r w:rsidR="008076C6">
        <w:t>This AOI is to be used for implementing duty rotation for analog instruments</w:t>
      </w:r>
    </w:p>
    <w:p w14:paraId="7F2BD926" w14:textId="696B099B" w:rsidR="005129AB" w:rsidRDefault="00AA6CCF" w:rsidP="00AA6CCF">
      <w:pPr>
        <w:rPr>
          <w:b/>
        </w:rPr>
      </w:pPr>
      <w:r>
        <w:rPr>
          <w:b/>
        </w:rPr>
        <w:t>Naming Convention</w:t>
      </w:r>
      <w:r>
        <w:t xml:space="preserve">: </w:t>
      </w:r>
      <w:r w:rsidR="008076C6">
        <w:t xml:space="preserve"> </w:t>
      </w:r>
      <w:r w:rsidR="005129AB">
        <w:t>Tags will generally follow the naming convention BXX</w:t>
      </w:r>
      <w:r w:rsidR="009A385B">
        <w:t>_</w:t>
      </w:r>
      <w:r w:rsidR="005129AB">
        <w:t>DTY#</w:t>
      </w:r>
      <w:r w:rsidR="009A385B">
        <w:t>_</w:t>
      </w:r>
      <w:r w:rsidR="005129AB" w:rsidRPr="008A1A6D">
        <w:rPr>
          <w:i/>
        </w:rPr>
        <w:t>AA</w:t>
      </w:r>
      <w:r w:rsidR="005129AB">
        <w:t xml:space="preserve">, where BXX denotes the facility and area, # is sequentially incremented for the number of duty rotation systems programmed in the PLC, and </w:t>
      </w:r>
      <w:r w:rsidR="005129AB">
        <w:rPr>
          <w:i/>
        </w:rPr>
        <w:t>AA</w:t>
      </w:r>
      <w:r w:rsidR="005129AB">
        <w:t xml:space="preserve"> denotes the type of instrument being duty rotated (e.g. LI for level transmitter).</w:t>
      </w:r>
      <w:r w:rsidR="005129AB">
        <w:rPr>
          <w:b/>
        </w:rPr>
        <w:t xml:space="preserve"> </w:t>
      </w:r>
    </w:p>
    <w:p w14:paraId="50368BBA" w14:textId="77777777" w:rsidR="00AA6CCF" w:rsidRDefault="00AA6CCF" w:rsidP="00AA6CCF">
      <w:pPr>
        <w:rPr>
          <w:b/>
        </w:rPr>
      </w:pPr>
      <w:r>
        <w:rPr>
          <w:b/>
        </w:rPr>
        <w:t>UDT Members</w:t>
      </w:r>
    </w:p>
    <w:tbl>
      <w:tblPr>
        <w:tblW w:w="10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4"/>
        <w:gridCol w:w="2651"/>
        <w:gridCol w:w="2395"/>
        <w:gridCol w:w="2848"/>
      </w:tblGrid>
      <w:tr w:rsidR="00AA6CCF" w:rsidRPr="00853D9E" w14:paraId="4EC76F92" w14:textId="77777777" w:rsidTr="00853D9E">
        <w:trPr>
          <w:tblHeader/>
        </w:trPr>
        <w:tc>
          <w:tcPr>
            <w:tcW w:w="2564" w:type="dxa"/>
            <w:shd w:val="clear" w:color="auto" w:fill="auto"/>
          </w:tcPr>
          <w:p w14:paraId="579B4166" w14:textId="77777777" w:rsidR="00AA6CCF" w:rsidRPr="00853D9E" w:rsidRDefault="00AA6CCF" w:rsidP="00853D9E">
            <w:pPr>
              <w:spacing w:after="0" w:line="240" w:lineRule="auto"/>
              <w:rPr>
                <w:b/>
              </w:rPr>
            </w:pPr>
            <w:r w:rsidRPr="00853D9E">
              <w:rPr>
                <w:b/>
              </w:rPr>
              <w:t>UDT Member</w:t>
            </w:r>
          </w:p>
        </w:tc>
        <w:tc>
          <w:tcPr>
            <w:tcW w:w="2651" w:type="dxa"/>
            <w:shd w:val="clear" w:color="auto" w:fill="auto"/>
          </w:tcPr>
          <w:p w14:paraId="7A28D64B" w14:textId="77777777" w:rsidR="00AA6CCF" w:rsidRPr="00853D9E" w:rsidRDefault="00AA6CCF" w:rsidP="00853D9E">
            <w:pPr>
              <w:spacing w:after="0" w:line="240" w:lineRule="auto"/>
              <w:rPr>
                <w:b/>
              </w:rPr>
            </w:pPr>
            <w:r w:rsidRPr="00853D9E">
              <w:rPr>
                <w:b/>
              </w:rPr>
              <w:t>Datatype</w:t>
            </w:r>
          </w:p>
        </w:tc>
        <w:tc>
          <w:tcPr>
            <w:tcW w:w="2395" w:type="dxa"/>
            <w:shd w:val="clear" w:color="auto" w:fill="auto"/>
          </w:tcPr>
          <w:p w14:paraId="0BB1FF33" w14:textId="77777777" w:rsidR="00AA6CCF" w:rsidRPr="00853D9E" w:rsidRDefault="00AA6CCF" w:rsidP="00853D9E">
            <w:pPr>
              <w:spacing w:after="0" w:line="240" w:lineRule="auto"/>
              <w:rPr>
                <w:b/>
              </w:rPr>
            </w:pPr>
            <w:r w:rsidRPr="00853D9E">
              <w:rPr>
                <w:b/>
              </w:rPr>
              <w:t>Description</w:t>
            </w:r>
          </w:p>
        </w:tc>
        <w:tc>
          <w:tcPr>
            <w:tcW w:w="2848" w:type="dxa"/>
            <w:shd w:val="clear" w:color="auto" w:fill="auto"/>
          </w:tcPr>
          <w:p w14:paraId="4697F60F" w14:textId="77777777" w:rsidR="00AA6CCF" w:rsidRPr="00853D9E" w:rsidRDefault="00AA6CCF" w:rsidP="00853D9E">
            <w:pPr>
              <w:spacing w:after="0" w:line="240" w:lineRule="auto"/>
              <w:rPr>
                <w:b/>
              </w:rPr>
            </w:pPr>
            <w:r w:rsidRPr="00853D9E">
              <w:rPr>
                <w:b/>
              </w:rPr>
              <w:t>Usage</w:t>
            </w:r>
          </w:p>
        </w:tc>
      </w:tr>
      <w:tr w:rsidR="00AA6CCF" w:rsidRPr="00853D9E" w14:paraId="04C6D127" w14:textId="77777777" w:rsidTr="00853D9E">
        <w:trPr>
          <w:tblHeader/>
        </w:trPr>
        <w:tc>
          <w:tcPr>
            <w:tcW w:w="2564" w:type="dxa"/>
            <w:shd w:val="clear" w:color="auto" w:fill="auto"/>
          </w:tcPr>
          <w:p w14:paraId="541010E0" w14:textId="77777777" w:rsidR="00AA6CCF" w:rsidRPr="00853D9E" w:rsidRDefault="008076C6" w:rsidP="00853D9E">
            <w:pPr>
              <w:spacing w:after="0" w:line="240" w:lineRule="auto"/>
            </w:pPr>
            <w:r w:rsidRPr="00853D9E">
              <w:t>ADDON</w:t>
            </w:r>
          </w:p>
        </w:tc>
        <w:tc>
          <w:tcPr>
            <w:tcW w:w="2651" w:type="dxa"/>
            <w:shd w:val="clear" w:color="auto" w:fill="auto"/>
          </w:tcPr>
          <w:p w14:paraId="07643D3E" w14:textId="77777777" w:rsidR="00AA6CCF" w:rsidRPr="00853D9E" w:rsidRDefault="008076C6" w:rsidP="00853D9E">
            <w:pPr>
              <w:spacing w:after="0" w:line="240" w:lineRule="auto"/>
            </w:pPr>
            <w:r w:rsidRPr="00853D9E">
              <w:t>Xmtr_</w:t>
            </w:r>
            <w:r w:rsidR="004D717A" w:rsidRPr="00853D9E">
              <w:t>2</w:t>
            </w:r>
            <w:r w:rsidRPr="00853D9E">
              <w:t>Duty_ACP_</w:t>
            </w:r>
            <w:r w:rsidR="00757B60" w:rsidRPr="00853D9E">
              <w:t>v</w:t>
            </w:r>
            <w:r w:rsidRPr="00853D9E">
              <w:t>1</w:t>
            </w:r>
          </w:p>
        </w:tc>
        <w:tc>
          <w:tcPr>
            <w:tcW w:w="2395" w:type="dxa"/>
            <w:shd w:val="clear" w:color="auto" w:fill="auto"/>
          </w:tcPr>
          <w:p w14:paraId="2B8E1B29" w14:textId="77777777" w:rsidR="00AA6CCF" w:rsidRPr="00853D9E" w:rsidRDefault="008076C6" w:rsidP="00853D9E">
            <w:pPr>
              <w:spacing w:after="0" w:line="240" w:lineRule="auto"/>
            </w:pPr>
            <w:r w:rsidRPr="00853D9E">
              <w:t>Duty Rotation AOI</w:t>
            </w:r>
          </w:p>
        </w:tc>
        <w:tc>
          <w:tcPr>
            <w:tcW w:w="2848" w:type="dxa"/>
            <w:shd w:val="clear" w:color="auto" w:fill="auto"/>
          </w:tcPr>
          <w:p w14:paraId="05B4D11C" w14:textId="77777777" w:rsidR="00AA6CCF" w:rsidRPr="00853D9E" w:rsidRDefault="008076C6" w:rsidP="00853D9E">
            <w:pPr>
              <w:spacing w:after="0" w:line="240" w:lineRule="auto"/>
            </w:pPr>
            <w:r w:rsidRPr="00853D9E">
              <w:t xml:space="preserve">Use in </w:t>
            </w:r>
            <w:proofErr w:type="spellStart"/>
            <w:r w:rsidRPr="00853D9E">
              <w:t>Duty_Alt</w:t>
            </w:r>
            <w:proofErr w:type="spellEnd"/>
            <w:r w:rsidRPr="00853D9E">
              <w:t xml:space="preserve"> routine of ACP Program</w:t>
            </w:r>
          </w:p>
        </w:tc>
      </w:tr>
      <w:tr w:rsidR="00AA6CCF" w:rsidRPr="00853D9E" w14:paraId="76F5A68D" w14:textId="77777777" w:rsidTr="00853D9E">
        <w:trPr>
          <w:tblHeader/>
        </w:trPr>
        <w:tc>
          <w:tcPr>
            <w:tcW w:w="2564" w:type="dxa"/>
            <w:shd w:val="clear" w:color="auto" w:fill="auto"/>
          </w:tcPr>
          <w:p w14:paraId="5A527E90" w14:textId="77777777" w:rsidR="00AA6CCF" w:rsidRPr="00853D9E" w:rsidRDefault="008076C6" w:rsidP="00853D9E">
            <w:pPr>
              <w:spacing w:after="0" w:line="240" w:lineRule="auto"/>
            </w:pPr>
            <w:r w:rsidRPr="00853D9E">
              <w:t>PB_EN</w:t>
            </w:r>
          </w:p>
        </w:tc>
        <w:tc>
          <w:tcPr>
            <w:tcW w:w="2651" w:type="dxa"/>
            <w:shd w:val="clear" w:color="auto" w:fill="auto"/>
          </w:tcPr>
          <w:p w14:paraId="29CE3966" w14:textId="77777777" w:rsidR="00AA6CCF" w:rsidRPr="00853D9E" w:rsidRDefault="008076C6" w:rsidP="00853D9E">
            <w:pPr>
              <w:spacing w:after="0" w:line="240" w:lineRule="auto"/>
            </w:pPr>
            <w:r w:rsidRPr="00853D9E">
              <w:t>BOOL</w:t>
            </w:r>
          </w:p>
        </w:tc>
        <w:tc>
          <w:tcPr>
            <w:tcW w:w="2395" w:type="dxa"/>
            <w:shd w:val="clear" w:color="auto" w:fill="auto"/>
          </w:tcPr>
          <w:p w14:paraId="677CC4C9" w14:textId="77777777" w:rsidR="00AA6CCF" w:rsidRPr="00853D9E" w:rsidRDefault="008076C6" w:rsidP="00853D9E">
            <w:pPr>
              <w:spacing w:after="0" w:line="240" w:lineRule="auto"/>
            </w:pPr>
            <w:r w:rsidRPr="00853D9E">
              <w:t>Duty Rotation Enable PB</w:t>
            </w:r>
          </w:p>
        </w:tc>
        <w:tc>
          <w:tcPr>
            <w:tcW w:w="2848" w:type="dxa"/>
            <w:shd w:val="clear" w:color="auto" w:fill="auto"/>
          </w:tcPr>
          <w:p w14:paraId="38963ED8" w14:textId="77777777" w:rsidR="00AA6CCF" w:rsidRPr="00853D9E" w:rsidRDefault="008076C6" w:rsidP="00853D9E">
            <w:pPr>
              <w:spacing w:after="0" w:line="240" w:lineRule="auto"/>
            </w:pPr>
            <w:r w:rsidRPr="00853D9E">
              <w:t>Used on HMI</w:t>
            </w:r>
          </w:p>
        </w:tc>
      </w:tr>
      <w:tr w:rsidR="00AA6CCF" w:rsidRPr="00853D9E" w14:paraId="3BFC9F01" w14:textId="77777777" w:rsidTr="00853D9E">
        <w:trPr>
          <w:tblHeader/>
        </w:trPr>
        <w:tc>
          <w:tcPr>
            <w:tcW w:w="2564" w:type="dxa"/>
            <w:shd w:val="clear" w:color="auto" w:fill="auto"/>
          </w:tcPr>
          <w:p w14:paraId="4903775E" w14:textId="77777777" w:rsidR="00AA6CCF" w:rsidRPr="00853D9E" w:rsidRDefault="008076C6" w:rsidP="00853D9E">
            <w:pPr>
              <w:spacing w:after="0" w:line="240" w:lineRule="auto"/>
            </w:pPr>
            <w:r w:rsidRPr="00853D9E">
              <w:t>DI_EE</w:t>
            </w:r>
          </w:p>
        </w:tc>
        <w:tc>
          <w:tcPr>
            <w:tcW w:w="2651" w:type="dxa"/>
            <w:shd w:val="clear" w:color="auto" w:fill="auto"/>
          </w:tcPr>
          <w:p w14:paraId="25072CA3" w14:textId="77777777" w:rsidR="00AA6CCF" w:rsidRPr="00853D9E" w:rsidRDefault="008076C6" w:rsidP="00853D9E">
            <w:pPr>
              <w:spacing w:after="0" w:line="240" w:lineRule="auto"/>
            </w:pPr>
            <w:r w:rsidRPr="00853D9E">
              <w:t>BOOL</w:t>
            </w:r>
          </w:p>
        </w:tc>
        <w:tc>
          <w:tcPr>
            <w:tcW w:w="2395" w:type="dxa"/>
            <w:shd w:val="clear" w:color="auto" w:fill="auto"/>
          </w:tcPr>
          <w:p w14:paraId="1F483ABD" w14:textId="77777777" w:rsidR="00AA6CCF" w:rsidRPr="00853D9E" w:rsidRDefault="008076C6" w:rsidP="00853D9E">
            <w:pPr>
              <w:spacing w:after="0" w:line="240" w:lineRule="auto"/>
            </w:pPr>
            <w:r w:rsidRPr="00853D9E">
              <w:t>Manual Duty Selection Error</w:t>
            </w:r>
          </w:p>
        </w:tc>
        <w:tc>
          <w:tcPr>
            <w:tcW w:w="2848" w:type="dxa"/>
            <w:shd w:val="clear" w:color="auto" w:fill="auto"/>
          </w:tcPr>
          <w:p w14:paraId="3102301D" w14:textId="77777777" w:rsidR="00AA6CCF" w:rsidRPr="00853D9E" w:rsidRDefault="008076C6" w:rsidP="00853D9E">
            <w:pPr>
              <w:spacing w:after="0" w:line="240" w:lineRule="auto"/>
            </w:pPr>
            <w:r w:rsidRPr="00853D9E">
              <w:t>Used on HMI</w:t>
            </w:r>
          </w:p>
        </w:tc>
      </w:tr>
      <w:tr w:rsidR="00AA6CCF" w:rsidRPr="00853D9E" w14:paraId="70C30516" w14:textId="77777777" w:rsidTr="00853D9E">
        <w:trPr>
          <w:tblHeader/>
        </w:trPr>
        <w:tc>
          <w:tcPr>
            <w:tcW w:w="2564" w:type="dxa"/>
            <w:shd w:val="clear" w:color="auto" w:fill="auto"/>
          </w:tcPr>
          <w:p w14:paraId="656CB45D" w14:textId="77777777" w:rsidR="00AA6CCF" w:rsidRPr="00853D9E" w:rsidRDefault="008076C6" w:rsidP="00853D9E">
            <w:pPr>
              <w:spacing w:after="0" w:line="240" w:lineRule="auto"/>
            </w:pPr>
            <w:r w:rsidRPr="00853D9E">
              <w:t>AI_CV</w:t>
            </w:r>
          </w:p>
        </w:tc>
        <w:tc>
          <w:tcPr>
            <w:tcW w:w="2651" w:type="dxa"/>
            <w:shd w:val="clear" w:color="auto" w:fill="auto"/>
          </w:tcPr>
          <w:p w14:paraId="16504D2C" w14:textId="77777777" w:rsidR="00AA6CCF" w:rsidRPr="00853D9E" w:rsidRDefault="008076C6" w:rsidP="00853D9E">
            <w:pPr>
              <w:spacing w:after="0" w:line="240" w:lineRule="auto"/>
            </w:pPr>
            <w:r w:rsidRPr="00853D9E">
              <w:t>REAL</w:t>
            </w:r>
          </w:p>
        </w:tc>
        <w:tc>
          <w:tcPr>
            <w:tcW w:w="2395" w:type="dxa"/>
            <w:shd w:val="clear" w:color="auto" w:fill="auto"/>
          </w:tcPr>
          <w:p w14:paraId="21AD4E5A" w14:textId="77777777" w:rsidR="00AA6CCF" w:rsidRPr="00853D9E" w:rsidRDefault="008076C6" w:rsidP="00853D9E">
            <w:pPr>
              <w:spacing w:after="0" w:line="240" w:lineRule="auto"/>
            </w:pPr>
            <w:r w:rsidRPr="00853D9E">
              <w:t>Duty transmitter value</w:t>
            </w:r>
          </w:p>
        </w:tc>
        <w:tc>
          <w:tcPr>
            <w:tcW w:w="2848" w:type="dxa"/>
            <w:shd w:val="clear" w:color="auto" w:fill="auto"/>
          </w:tcPr>
          <w:p w14:paraId="10A3A379" w14:textId="77777777" w:rsidR="00AA6CCF" w:rsidRPr="00853D9E" w:rsidRDefault="008076C6" w:rsidP="00853D9E">
            <w:pPr>
              <w:spacing w:after="0" w:line="240" w:lineRule="auto"/>
            </w:pPr>
            <w:r w:rsidRPr="00853D9E">
              <w:t>Used on HMI and within PLC Program</w:t>
            </w:r>
          </w:p>
        </w:tc>
      </w:tr>
      <w:tr w:rsidR="00AA6CCF" w:rsidRPr="00853D9E" w14:paraId="6A5C5EEF" w14:textId="77777777" w:rsidTr="00853D9E">
        <w:trPr>
          <w:tblHeader/>
        </w:trPr>
        <w:tc>
          <w:tcPr>
            <w:tcW w:w="2564" w:type="dxa"/>
            <w:shd w:val="clear" w:color="auto" w:fill="auto"/>
          </w:tcPr>
          <w:p w14:paraId="04A71CAD" w14:textId="77777777" w:rsidR="00AA6CCF" w:rsidRPr="00853D9E" w:rsidRDefault="008076C6" w:rsidP="00853D9E">
            <w:pPr>
              <w:spacing w:after="0" w:line="240" w:lineRule="auto"/>
            </w:pPr>
            <w:r w:rsidRPr="00853D9E">
              <w:t>AO_CT</w:t>
            </w:r>
          </w:p>
        </w:tc>
        <w:tc>
          <w:tcPr>
            <w:tcW w:w="2651" w:type="dxa"/>
            <w:shd w:val="clear" w:color="auto" w:fill="auto"/>
          </w:tcPr>
          <w:p w14:paraId="1A03B9BE" w14:textId="77777777" w:rsidR="00AA6CCF" w:rsidRPr="00853D9E" w:rsidRDefault="008076C6" w:rsidP="00853D9E">
            <w:pPr>
              <w:spacing w:after="0" w:line="240" w:lineRule="auto"/>
            </w:pPr>
            <w:r w:rsidRPr="00853D9E">
              <w:t>DINT</w:t>
            </w:r>
          </w:p>
        </w:tc>
        <w:tc>
          <w:tcPr>
            <w:tcW w:w="2395" w:type="dxa"/>
            <w:shd w:val="clear" w:color="auto" w:fill="auto"/>
          </w:tcPr>
          <w:p w14:paraId="1BF97DE6" w14:textId="77777777" w:rsidR="00AA6CCF" w:rsidRPr="00853D9E" w:rsidRDefault="008076C6" w:rsidP="00853D9E">
            <w:pPr>
              <w:spacing w:after="0" w:line="240" w:lineRule="auto"/>
            </w:pPr>
            <w:r w:rsidRPr="00853D9E">
              <w:t>Duty Transmitter User Entry</w:t>
            </w:r>
          </w:p>
        </w:tc>
        <w:tc>
          <w:tcPr>
            <w:tcW w:w="2848" w:type="dxa"/>
            <w:shd w:val="clear" w:color="auto" w:fill="auto"/>
          </w:tcPr>
          <w:p w14:paraId="4D5FAC28" w14:textId="77777777" w:rsidR="00AA6CCF" w:rsidRPr="00853D9E" w:rsidRDefault="008076C6" w:rsidP="00853D9E">
            <w:pPr>
              <w:spacing w:after="0" w:line="240" w:lineRule="auto"/>
            </w:pPr>
            <w:r w:rsidRPr="00853D9E">
              <w:t>Used on HMI</w:t>
            </w:r>
          </w:p>
        </w:tc>
      </w:tr>
      <w:tr w:rsidR="008076C6" w:rsidRPr="00853D9E" w14:paraId="573D828B" w14:textId="77777777" w:rsidTr="00853D9E">
        <w:trPr>
          <w:tblHeader/>
        </w:trPr>
        <w:tc>
          <w:tcPr>
            <w:tcW w:w="2564" w:type="dxa"/>
            <w:shd w:val="clear" w:color="auto" w:fill="auto"/>
          </w:tcPr>
          <w:p w14:paraId="74B2DFF2" w14:textId="77777777" w:rsidR="008076C6" w:rsidRPr="00853D9E" w:rsidRDefault="008076C6" w:rsidP="00853D9E">
            <w:pPr>
              <w:spacing w:after="0" w:line="240" w:lineRule="auto"/>
            </w:pPr>
            <w:r w:rsidRPr="00853D9E">
              <w:t>AI_CT</w:t>
            </w:r>
          </w:p>
        </w:tc>
        <w:tc>
          <w:tcPr>
            <w:tcW w:w="2651" w:type="dxa"/>
            <w:shd w:val="clear" w:color="auto" w:fill="auto"/>
          </w:tcPr>
          <w:p w14:paraId="0D46410D" w14:textId="77777777" w:rsidR="008076C6" w:rsidRPr="00853D9E" w:rsidRDefault="008076C6" w:rsidP="00853D9E">
            <w:pPr>
              <w:spacing w:after="0" w:line="240" w:lineRule="auto"/>
            </w:pPr>
            <w:r w:rsidRPr="00853D9E">
              <w:t>DINT</w:t>
            </w:r>
          </w:p>
        </w:tc>
        <w:tc>
          <w:tcPr>
            <w:tcW w:w="2395" w:type="dxa"/>
            <w:shd w:val="clear" w:color="auto" w:fill="auto"/>
          </w:tcPr>
          <w:p w14:paraId="5B3A4632" w14:textId="77777777" w:rsidR="008076C6" w:rsidRPr="00853D9E" w:rsidRDefault="008076C6" w:rsidP="00853D9E">
            <w:pPr>
              <w:spacing w:after="0" w:line="240" w:lineRule="auto"/>
            </w:pPr>
            <w:r w:rsidRPr="00853D9E">
              <w:t>Duty Transmitter</w:t>
            </w:r>
          </w:p>
        </w:tc>
        <w:tc>
          <w:tcPr>
            <w:tcW w:w="2848" w:type="dxa"/>
            <w:shd w:val="clear" w:color="auto" w:fill="auto"/>
          </w:tcPr>
          <w:p w14:paraId="65A3C806" w14:textId="77777777" w:rsidR="008076C6" w:rsidRPr="00853D9E" w:rsidRDefault="008076C6" w:rsidP="00853D9E">
            <w:pPr>
              <w:spacing w:after="0" w:line="240" w:lineRule="auto"/>
            </w:pPr>
            <w:r w:rsidRPr="00853D9E">
              <w:t>Used on HMI</w:t>
            </w:r>
          </w:p>
        </w:tc>
      </w:tr>
    </w:tbl>
    <w:p w14:paraId="6DC5EBB4" w14:textId="77777777" w:rsidR="00AA6CCF" w:rsidRDefault="00AA6CCF" w:rsidP="00AA6CCF"/>
    <w:p w14:paraId="5CF05718" w14:textId="77777777" w:rsidR="00AA6CCF" w:rsidRPr="00AA6CCF" w:rsidRDefault="00AA6CCF" w:rsidP="00AA6CCF">
      <w:pPr>
        <w:rPr>
          <w:b/>
        </w:rPr>
      </w:pPr>
      <w:r>
        <w:rPr>
          <w:b/>
        </w:rPr>
        <w:t>AOI</w:t>
      </w:r>
    </w:p>
    <w:tbl>
      <w:tblPr>
        <w:tblW w:w="12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1414"/>
        <w:gridCol w:w="3531"/>
        <w:gridCol w:w="1817"/>
        <w:gridCol w:w="3510"/>
      </w:tblGrid>
      <w:tr w:rsidR="00AA6CCF" w:rsidRPr="00853D9E" w14:paraId="59066EE8" w14:textId="77777777" w:rsidTr="00853D9E">
        <w:trPr>
          <w:tblHeader/>
        </w:trPr>
        <w:tc>
          <w:tcPr>
            <w:tcW w:w="2256" w:type="dxa"/>
            <w:shd w:val="clear" w:color="auto" w:fill="auto"/>
          </w:tcPr>
          <w:p w14:paraId="0B4A138E" w14:textId="77777777" w:rsidR="00AA6CCF" w:rsidRPr="00853D9E" w:rsidRDefault="00AA6CCF" w:rsidP="00853D9E">
            <w:pPr>
              <w:spacing w:after="0" w:line="240" w:lineRule="auto"/>
              <w:rPr>
                <w:b/>
              </w:rPr>
            </w:pPr>
            <w:r w:rsidRPr="00853D9E">
              <w:rPr>
                <w:b/>
              </w:rPr>
              <w:t>AOI Parameter</w:t>
            </w:r>
          </w:p>
        </w:tc>
        <w:tc>
          <w:tcPr>
            <w:tcW w:w="1414" w:type="dxa"/>
            <w:shd w:val="clear" w:color="auto" w:fill="auto"/>
          </w:tcPr>
          <w:p w14:paraId="33DCEE47" w14:textId="77777777" w:rsidR="00AA6CCF" w:rsidRPr="00853D9E" w:rsidRDefault="00AA6CCF" w:rsidP="00853D9E">
            <w:pPr>
              <w:spacing w:after="0" w:line="240" w:lineRule="auto"/>
              <w:rPr>
                <w:b/>
              </w:rPr>
            </w:pPr>
            <w:r w:rsidRPr="00853D9E">
              <w:rPr>
                <w:b/>
              </w:rPr>
              <w:t>Requirement</w:t>
            </w:r>
          </w:p>
        </w:tc>
        <w:tc>
          <w:tcPr>
            <w:tcW w:w="3531" w:type="dxa"/>
            <w:shd w:val="clear" w:color="auto" w:fill="auto"/>
          </w:tcPr>
          <w:p w14:paraId="3DADDC68" w14:textId="77777777" w:rsidR="00AA6CCF" w:rsidRPr="00853D9E" w:rsidRDefault="00AA6CCF" w:rsidP="00853D9E">
            <w:pPr>
              <w:spacing w:after="0" w:line="240" w:lineRule="auto"/>
              <w:rPr>
                <w:b/>
              </w:rPr>
            </w:pPr>
            <w:r w:rsidRPr="00853D9E">
              <w:rPr>
                <w:b/>
              </w:rPr>
              <w:t>Default Value</w:t>
            </w:r>
          </w:p>
        </w:tc>
        <w:tc>
          <w:tcPr>
            <w:tcW w:w="1817" w:type="dxa"/>
            <w:shd w:val="clear" w:color="auto" w:fill="auto"/>
          </w:tcPr>
          <w:p w14:paraId="51ED479D" w14:textId="77777777" w:rsidR="00AA6CCF" w:rsidRPr="00853D9E" w:rsidRDefault="00AA6CCF" w:rsidP="00853D9E">
            <w:pPr>
              <w:spacing w:after="0" w:line="240" w:lineRule="auto"/>
              <w:rPr>
                <w:b/>
              </w:rPr>
            </w:pPr>
            <w:r w:rsidRPr="00853D9E">
              <w:rPr>
                <w:b/>
              </w:rPr>
              <w:t>Description</w:t>
            </w:r>
          </w:p>
        </w:tc>
        <w:tc>
          <w:tcPr>
            <w:tcW w:w="3510" w:type="dxa"/>
            <w:shd w:val="clear" w:color="auto" w:fill="auto"/>
          </w:tcPr>
          <w:p w14:paraId="16E136F7" w14:textId="77777777" w:rsidR="00AA6CCF" w:rsidRPr="00853D9E" w:rsidRDefault="00AA6CCF" w:rsidP="00853D9E">
            <w:pPr>
              <w:spacing w:after="0" w:line="240" w:lineRule="auto"/>
              <w:rPr>
                <w:b/>
              </w:rPr>
            </w:pPr>
            <w:r w:rsidRPr="00853D9E">
              <w:rPr>
                <w:b/>
              </w:rPr>
              <w:t>Implementation Guideline</w:t>
            </w:r>
          </w:p>
        </w:tc>
      </w:tr>
      <w:tr w:rsidR="00AA6CCF" w:rsidRPr="00853D9E" w14:paraId="6C02DF79" w14:textId="77777777" w:rsidTr="00853D9E">
        <w:tc>
          <w:tcPr>
            <w:tcW w:w="2256" w:type="dxa"/>
            <w:shd w:val="clear" w:color="auto" w:fill="auto"/>
          </w:tcPr>
          <w:p w14:paraId="66D99791" w14:textId="77777777" w:rsidR="00AA6CCF" w:rsidRPr="00853D9E" w:rsidRDefault="008076C6" w:rsidP="00853D9E">
            <w:pPr>
              <w:spacing w:after="0" w:line="240" w:lineRule="auto"/>
            </w:pPr>
            <w:r w:rsidRPr="00853D9E">
              <w:t>Xmtr_</w:t>
            </w:r>
            <w:r w:rsidR="004D717A" w:rsidRPr="00853D9E">
              <w:t>2</w:t>
            </w:r>
            <w:r w:rsidRPr="00853D9E">
              <w:t>Duty_ACP_</w:t>
            </w:r>
            <w:r w:rsidR="00757B60" w:rsidRPr="00853D9E">
              <w:t>v</w:t>
            </w:r>
            <w:r w:rsidRPr="00853D9E">
              <w:t>1</w:t>
            </w:r>
          </w:p>
        </w:tc>
        <w:tc>
          <w:tcPr>
            <w:tcW w:w="1414" w:type="dxa"/>
            <w:shd w:val="clear" w:color="auto" w:fill="auto"/>
          </w:tcPr>
          <w:p w14:paraId="449874FC" w14:textId="77777777" w:rsidR="00AA6CCF" w:rsidRPr="00853D9E" w:rsidRDefault="008076C6" w:rsidP="00853D9E">
            <w:pPr>
              <w:spacing w:after="0" w:line="240" w:lineRule="auto"/>
            </w:pPr>
            <w:r w:rsidRPr="00853D9E">
              <w:t>Mandatory</w:t>
            </w:r>
          </w:p>
        </w:tc>
        <w:tc>
          <w:tcPr>
            <w:tcW w:w="3531" w:type="dxa"/>
            <w:shd w:val="clear" w:color="auto" w:fill="auto"/>
          </w:tcPr>
          <w:p w14:paraId="27CCC330" w14:textId="77777777" w:rsidR="00AA6CCF" w:rsidRPr="00853D9E" w:rsidRDefault="008076C6" w:rsidP="00853D9E">
            <w:pPr>
              <w:spacing w:after="0" w:line="240" w:lineRule="auto"/>
            </w:pPr>
            <w:proofErr w:type="spellStart"/>
            <w:r w:rsidRPr="00853D9E">
              <w:rPr>
                <w:i/>
              </w:rPr>
              <w:t>Tagname</w:t>
            </w:r>
            <w:r w:rsidRPr="00853D9E">
              <w:t>.ADDON</w:t>
            </w:r>
            <w:proofErr w:type="spellEnd"/>
          </w:p>
        </w:tc>
        <w:tc>
          <w:tcPr>
            <w:tcW w:w="1817" w:type="dxa"/>
            <w:shd w:val="clear" w:color="auto" w:fill="auto"/>
          </w:tcPr>
          <w:p w14:paraId="7568C188" w14:textId="77777777" w:rsidR="00AA6CCF" w:rsidRPr="00853D9E" w:rsidRDefault="008076C6" w:rsidP="00853D9E">
            <w:pPr>
              <w:spacing w:after="0" w:line="240" w:lineRule="auto"/>
            </w:pPr>
            <w:r w:rsidRPr="00853D9E">
              <w:t>Duty Transmitter AOI</w:t>
            </w:r>
          </w:p>
        </w:tc>
        <w:tc>
          <w:tcPr>
            <w:tcW w:w="3510" w:type="dxa"/>
            <w:shd w:val="clear" w:color="auto" w:fill="auto"/>
          </w:tcPr>
          <w:p w14:paraId="4ED567FB" w14:textId="77777777" w:rsidR="00AA6CCF" w:rsidRPr="00853D9E" w:rsidRDefault="008076C6" w:rsidP="00853D9E">
            <w:pPr>
              <w:spacing w:after="0" w:line="240" w:lineRule="auto"/>
            </w:pPr>
            <w:del w:id="0" w:author="Steve Cauduro" w:date="2020-03-18T16:04:00Z">
              <w:r w:rsidRPr="00853D9E">
                <w:delText>NAp</w:delText>
              </w:r>
            </w:del>
            <w:ins w:id="1" w:author="Steve Cauduro" w:date="2020-03-18T16:04:00Z">
              <w:r w:rsidR="0015417B" w:rsidRPr="00853D9E">
                <w:t>N/A</w:t>
              </w:r>
            </w:ins>
          </w:p>
        </w:tc>
      </w:tr>
      <w:tr w:rsidR="00AA6CCF" w:rsidRPr="00853D9E" w14:paraId="6C1C7594" w14:textId="77777777" w:rsidTr="00853D9E">
        <w:tc>
          <w:tcPr>
            <w:tcW w:w="2256" w:type="dxa"/>
            <w:shd w:val="clear" w:color="auto" w:fill="auto"/>
          </w:tcPr>
          <w:p w14:paraId="45441640" w14:textId="77777777" w:rsidR="00AA6CCF" w:rsidRPr="00853D9E" w:rsidRDefault="008076C6" w:rsidP="00853D9E">
            <w:pPr>
              <w:spacing w:after="0" w:line="240" w:lineRule="auto"/>
            </w:pPr>
            <w:proofErr w:type="spellStart"/>
            <w:r w:rsidRPr="00853D9E">
              <w:t>Duty_Device</w:t>
            </w:r>
            <w:proofErr w:type="spellEnd"/>
          </w:p>
        </w:tc>
        <w:tc>
          <w:tcPr>
            <w:tcW w:w="1414" w:type="dxa"/>
            <w:shd w:val="clear" w:color="auto" w:fill="auto"/>
          </w:tcPr>
          <w:p w14:paraId="6016614D" w14:textId="77777777" w:rsidR="00AA6CCF" w:rsidRPr="00853D9E" w:rsidRDefault="00A72878" w:rsidP="00853D9E">
            <w:pPr>
              <w:spacing w:after="0" w:line="240" w:lineRule="auto"/>
            </w:pPr>
            <w:r w:rsidRPr="00853D9E">
              <w:t>Mandatory</w:t>
            </w:r>
          </w:p>
        </w:tc>
        <w:tc>
          <w:tcPr>
            <w:tcW w:w="3531" w:type="dxa"/>
            <w:shd w:val="clear" w:color="auto" w:fill="auto"/>
          </w:tcPr>
          <w:p w14:paraId="559FAED3" w14:textId="77777777" w:rsidR="00AA6CCF" w:rsidRPr="00853D9E" w:rsidRDefault="00A72878" w:rsidP="00853D9E">
            <w:pPr>
              <w:spacing w:after="0" w:line="240" w:lineRule="auto"/>
            </w:pPr>
            <w:proofErr w:type="spellStart"/>
            <w:r w:rsidRPr="00853D9E">
              <w:rPr>
                <w:i/>
              </w:rPr>
              <w:t>Tagname</w:t>
            </w:r>
            <w:r w:rsidRPr="00853D9E">
              <w:t>.AI_CT</w:t>
            </w:r>
            <w:proofErr w:type="spellEnd"/>
          </w:p>
        </w:tc>
        <w:tc>
          <w:tcPr>
            <w:tcW w:w="1817" w:type="dxa"/>
            <w:shd w:val="clear" w:color="auto" w:fill="auto"/>
          </w:tcPr>
          <w:p w14:paraId="6A02A50C" w14:textId="77777777" w:rsidR="00AA6CCF" w:rsidRPr="00853D9E" w:rsidRDefault="00A72878" w:rsidP="00853D9E">
            <w:pPr>
              <w:spacing w:after="0" w:line="240" w:lineRule="auto"/>
            </w:pPr>
            <w:r w:rsidRPr="00853D9E">
              <w:t xml:space="preserve">Duty Transmitter </w:t>
            </w:r>
            <w:r w:rsidRPr="00853D9E">
              <w:lastRenderedPageBreak/>
              <w:t>ID</w:t>
            </w:r>
          </w:p>
        </w:tc>
        <w:tc>
          <w:tcPr>
            <w:tcW w:w="3510" w:type="dxa"/>
            <w:shd w:val="clear" w:color="auto" w:fill="auto"/>
          </w:tcPr>
          <w:p w14:paraId="0282B9BF" w14:textId="77777777" w:rsidR="00AA6CCF" w:rsidRPr="00853D9E" w:rsidRDefault="00A72878" w:rsidP="00853D9E">
            <w:pPr>
              <w:spacing w:after="0" w:line="240" w:lineRule="auto"/>
            </w:pPr>
            <w:del w:id="2" w:author="Steve Cauduro" w:date="2020-03-18T16:04:00Z">
              <w:r w:rsidRPr="00853D9E">
                <w:lastRenderedPageBreak/>
                <w:delText>NAp</w:delText>
              </w:r>
            </w:del>
            <w:ins w:id="3" w:author="Steve Cauduro" w:date="2020-03-18T16:04:00Z">
              <w:r w:rsidR="0015417B" w:rsidRPr="00853D9E">
                <w:t>N/A</w:t>
              </w:r>
            </w:ins>
          </w:p>
        </w:tc>
      </w:tr>
      <w:tr w:rsidR="00757B60" w:rsidRPr="00853D9E" w14:paraId="448FB4A9" w14:textId="77777777" w:rsidTr="00853D9E">
        <w:tc>
          <w:tcPr>
            <w:tcW w:w="2256" w:type="dxa"/>
            <w:shd w:val="clear" w:color="auto" w:fill="auto"/>
          </w:tcPr>
          <w:p w14:paraId="1AD79A84" w14:textId="77777777" w:rsidR="00757B60" w:rsidRPr="00853D9E" w:rsidRDefault="00757B60" w:rsidP="00853D9E">
            <w:pPr>
              <w:spacing w:after="0" w:line="240" w:lineRule="auto"/>
            </w:pPr>
            <w:proofErr w:type="spellStart"/>
            <w:r w:rsidRPr="00853D9E">
              <w:t>Duty_Value</w:t>
            </w:r>
            <w:proofErr w:type="spellEnd"/>
          </w:p>
        </w:tc>
        <w:tc>
          <w:tcPr>
            <w:tcW w:w="1414" w:type="dxa"/>
            <w:shd w:val="clear" w:color="auto" w:fill="auto"/>
          </w:tcPr>
          <w:p w14:paraId="5C4F8C26" w14:textId="77777777" w:rsidR="00757B60" w:rsidRPr="00853D9E" w:rsidRDefault="00757B60" w:rsidP="00853D9E">
            <w:pPr>
              <w:spacing w:after="0" w:line="240" w:lineRule="auto"/>
            </w:pPr>
            <w:r w:rsidRPr="00853D9E">
              <w:t>Mandatory</w:t>
            </w:r>
          </w:p>
        </w:tc>
        <w:tc>
          <w:tcPr>
            <w:tcW w:w="3531" w:type="dxa"/>
            <w:shd w:val="clear" w:color="auto" w:fill="auto"/>
          </w:tcPr>
          <w:p w14:paraId="72C0719B" w14:textId="77777777" w:rsidR="00757B60" w:rsidRPr="00853D9E" w:rsidRDefault="00757B60" w:rsidP="00853D9E">
            <w:pPr>
              <w:spacing w:after="0" w:line="240" w:lineRule="auto"/>
            </w:pPr>
            <w:proofErr w:type="spellStart"/>
            <w:r w:rsidRPr="00853D9E">
              <w:rPr>
                <w:i/>
              </w:rPr>
              <w:t>Tagname</w:t>
            </w:r>
            <w:r w:rsidRPr="00853D9E">
              <w:t>.AI_CV</w:t>
            </w:r>
            <w:proofErr w:type="spellEnd"/>
          </w:p>
        </w:tc>
        <w:tc>
          <w:tcPr>
            <w:tcW w:w="1817" w:type="dxa"/>
            <w:shd w:val="clear" w:color="auto" w:fill="auto"/>
          </w:tcPr>
          <w:p w14:paraId="5BD34569" w14:textId="77777777" w:rsidR="00757B60" w:rsidRPr="00853D9E" w:rsidRDefault="00757B60" w:rsidP="00853D9E">
            <w:pPr>
              <w:spacing w:after="0" w:line="240" w:lineRule="auto"/>
            </w:pPr>
            <w:r w:rsidRPr="00853D9E">
              <w:t>Duty Transmitter Value</w:t>
            </w:r>
          </w:p>
        </w:tc>
        <w:tc>
          <w:tcPr>
            <w:tcW w:w="3510" w:type="dxa"/>
            <w:shd w:val="clear" w:color="auto" w:fill="auto"/>
          </w:tcPr>
          <w:p w14:paraId="531AC1F5" w14:textId="77777777" w:rsidR="00757B60" w:rsidRPr="00853D9E" w:rsidRDefault="00757B60" w:rsidP="00853D9E">
            <w:pPr>
              <w:spacing w:after="0" w:line="240" w:lineRule="auto"/>
            </w:pPr>
            <w:del w:id="4" w:author="Steve Cauduro" w:date="2020-03-18T16:04:00Z">
              <w:r w:rsidRPr="00853D9E">
                <w:delText>NAp</w:delText>
              </w:r>
            </w:del>
            <w:ins w:id="5" w:author="Steve Cauduro" w:date="2020-03-18T16:04:00Z">
              <w:r w:rsidR="0015417B" w:rsidRPr="00853D9E">
                <w:t>N/A</w:t>
              </w:r>
            </w:ins>
          </w:p>
        </w:tc>
      </w:tr>
      <w:tr w:rsidR="00AA6CCF" w:rsidRPr="00853D9E" w14:paraId="4CB2E766" w14:textId="77777777" w:rsidTr="00853D9E">
        <w:tc>
          <w:tcPr>
            <w:tcW w:w="2256" w:type="dxa"/>
            <w:shd w:val="clear" w:color="auto" w:fill="auto"/>
          </w:tcPr>
          <w:p w14:paraId="58129D5F" w14:textId="77777777" w:rsidR="00AA6CCF" w:rsidRPr="00853D9E" w:rsidRDefault="00A72878" w:rsidP="00853D9E">
            <w:pPr>
              <w:spacing w:after="0" w:line="240" w:lineRule="auto"/>
            </w:pPr>
            <w:r w:rsidRPr="00853D9E">
              <w:t>Device_1_Value</w:t>
            </w:r>
          </w:p>
        </w:tc>
        <w:tc>
          <w:tcPr>
            <w:tcW w:w="1414" w:type="dxa"/>
            <w:shd w:val="clear" w:color="auto" w:fill="auto"/>
          </w:tcPr>
          <w:p w14:paraId="5D2C2784" w14:textId="77777777" w:rsidR="00AA6CCF" w:rsidRPr="00853D9E" w:rsidRDefault="00A72878" w:rsidP="00853D9E">
            <w:pPr>
              <w:spacing w:after="0" w:line="240" w:lineRule="auto"/>
            </w:pPr>
            <w:r w:rsidRPr="00853D9E">
              <w:t>Mandatory</w:t>
            </w:r>
          </w:p>
        </w:tc>
        <w:tc>
          <w:tcPr>
            <w:tcW w:w="3531" w:type="dxa"/>
            <w:shd w:val="clear" w:color="auto" w:fill="auto"/>
          </w:tcPr>
          <w:p w14:paraId="01F4E346" w14:textId="77777777" w:rsidR="00AA6CCF" w:rsidRPr="00853D9E" w:rsidRDefault="00A72878" w:rsidP="00853D9E">
            <w:pPr>
              <w:spacing w:after="0" w:line="240" w:lineRule="auto"/>
            </w:pPr>
            <w:r w:rsidRPr="00853D9E">
              <w:t>.AI_CV value for transmitter 1</w:t>
            </w:r>
          </w:p>
        </w:tc>
        <w:tc>
          <w:tcPr>
            <w:tcW w:w="1817" w:type="dxa"/>
            <w:shd w:val="clear" w:color="auto" w:fill="auto"/>
          </w:tcPr>
          <w:p w14:paraId="2ABFB29F" w14:textId="77777777" w:rsidR="00AA6CCF" w:rsidRPr="00853D9E" w:rsidRDefault="00A72878" w:rsidP="00853D9E">
            <w:pPr>
              <w:spacing w:after="0" w:line="240" w:lineRule="auto"/>
            </w:pPr>
            <w:r w:rsidRPr="00853D9E">
              <w:t>Transmitter 1 Value</w:t>
            </w:r>
          </w:p>
        </w:tc>
        <w:tc>
          <w:tcPr>
            <w:tcW w:w="3510" w:type="dxa"/>
            <w:shd w:val="clear" w:color="auto" w:fill="auto"/>
          </w:tcPr>
          <w:p w14:paraId="17344E77" w14:textId="77777777" w:rsidR="00AA6CCF" w:rsidRPr="00853D9E" w:rsidRDefault="00A72878" w:rsidP="00853D9E">
            <w:pPr>
              <w:spacing w:after="0" w:line="240" w:lineRule="auto"/>
            </w:pPr>
            <w:del w:id="6" w:author="Steve Cauduro" w:date="2020-03-18T16:04:00Z">
              <w:r w:rsidRPr="00853D9E">
                <w:delText>NAp</w:delText>
              </w:r>
            </w:del>
            <w:ins w:id="7" w:author="Steve Cauduro" w:date="2020-03-18T16:04:00Z">
              <w:r w:rsidR="0015417B" w:rsidRPr="00853D9E">
                <w:t>N/A</w:t>
              </w:r>
            </w:ins>
          </w:p>
        </w:tc>
      </w:tr>
      <w:tr w:rsidR="00AA6CCF" w:rsidRPr="00853D9E" w14:paraId="33ADE9D7" w14:textId="77777777" w:rsidTr="00853D9E">
        <w:tc>
          <w:tcPr>
            <w:tcW w:w="2256" w:type="dxa"/>
            <w:shd w:val="clear" w:color="auto" w:fill="auto"/>
          </w:tcPr>
          <w:p w14:paraId="0664086E" w14:textId="77777777" w:rsidR="00AA6CCF" w:rsidRPr="00853D9E" w:rsidRDefault="00A72878" w:rsidP="00853D9E">
            <w:pPr>
              <w:spacing w:after="0" w:line="240" w:lineRule="auto"/>
            </w:pPr>
            <w:r w:rsidRPr="00853D9E">
              <w:t>De</w:t>
            </w:r>
            <w:r w:rsidR="00757B60" w:rsidRPr="00853D9E">
              <w:t>v</w:t>
            </w:r>
            <w:r w:rsidRPr="00853D9E">
              <w:t>ice_1_Failed</w:t>
            </w:r>
          </w:p>
        </w:tc>
        <w:tc>
          <w:tcPr>
            <w:tcW w:w="1414" w:type="dxa"/>
            <w:shd w:val="clear" w:color="auto" w:fill="auto"/>
          </w:tcPr>
          <w:p w14:paraId="46A4054E" w14:textId="77777777" w:rsidR="00AA6CCF" w:rsidRPr="00853D9E" w:rsidRDefault="00A72878" w:rsidP="00853D9E">
            <w:pPr>
              <w:spacing w:after="0" w:line="240" w:lineRule="auto"/>
            </w:pPr>
            <w:r w:rsidRPr="00853D9E">
              <w:t>Mandatory</w:t>
            </w:r>
          </w:p>
        </w:tc>
        <w:tc>
          <w:tcPr>
            <w:tcW w:w="3531" w:type="dxa"/>
            <w:shd w:val="clear" w:color="auto" w:fill="auto"/>
          </w:tcPr>
          <w:p w14:paraId="1D6C54A9" w14:textId="77777777" w:rsidR="00AA6CCF" w:rsidRPr="00853D9E" w:rsidRDefault="00A72878" w:rsidP="00853D9E">
            <w:pPr>
              <w:spacing w:after="0" w:line="240" w:lineRule="auto"/>
            </w:pPr>
            <w:r w:rsidRPr="00853D9E">
              <w:rPr>
                <w:i/>
              </w:rPr>
              <w:t>Tagname</w:t>
            </w:r>
            <w:r w:rsidRPr="00853D9E">
              <w:t>.ADDON.Device_1_Failed</w:t>
            </w:r>
          </w:p>
        </w:tc>
        <w:tc>
          <w:tcPr>
            <w:tcW w:w="1817" w:type="dxa"/>
            <w:shd w:val="clear" w:color="auto" w:fill="auto"/>
          </w:tcPr>
          <w:p w14:paraId="5FF88A45" w14:textId="77777777" w:rsidR="00AA6CCF" w:rsidRPr="00853D9E" w:rsidRDefault="00A72878" w:rsidP="00853D9E">
            <w:pPr>
              <w:spacing w:after="0" w:line="240" w:lineRule="auto"/>
            </w:pPr>
            <w:r w:rsidRPr="00853D9E">
              <w:t>Transmitter 1 has failed indication</w:t>
            </w:r>
          </w:p>
        </w:tc>
        <w:tc>
          <w:tcPr>
            <w:tcW w:w="3510" w:type="dxa"/>
            <w:shd w:val="clear" w:color="auto" w:fill="auto"/>
          </w:tcPr>
          <w:p w14:paraId="5CDD5FB7" w14:textId="77777777" w:rsidR="00AA6CCF" w:rsidRPr="00853D9E" w:rsidRDefault="00A72878" w:rsidP="00853D9E">
            <w:pPr>
              <w:spacing w:after="0" w:line="240" w:lineRule="auto"/>
            </w:pPr>
            <w:r w:rsidRPr="00853D9E">
              <w:t>Program outside the AOI with conditions that indicate the transmitter has failed/is not available</w:t>
            </w:r>
          </w:p>
        </w:tc>
      </w:tr>
      <w:tr w:rsidR="00A72878" w:rsidRPr="00853D9E" w14:paraId="60B5C803" w14:textId="77777777" w:rsidTr="00853D9E">
        <w:tc>
          <w:tcPr>
            <w:tcW w:w="2256" w:type="dxa"/>
            <w:shd w:val="clear" w:color="auto" w:fill="auto"/>
          </w:tcPr>
          <w:p w14:paraId="31F0A856" w14:textId="77777777" w:rsidR="00A72878" w:rsidRPr="00853D9E" w:rsidRDefault="00A72878" w:rsidP="00853D9E">
            <w:pPr>
              <w:spacing w:after="0" w:line="240" w:lineRule="auto"/>
            </w:pPr>
            <w:r w:rsidRPr="00853D9E">
              <w:t>Device_2_Value</w:t>
            </w:r>
          </w:p>
        </w:tc>
        <w:tc>
          <w:tcPr>
            <w:tcW w:w="1414" w:type="dxa"/>
            <w:shd w:val="clear" w:color="auto" w:fill="auto"/>
          </w:tcPr>
          <w:p w14:paraId="7876ACCD" w14:textId="77777777" w:rsidR="00A72878" w:rsidRPr="00853D9E" w:rsidRDefault="00A72878" w:rsidP="00853D9E">
            <w:pPr>
              <w:spacing w:after="0" w:line="240" w:lineRule="auto"/>
            </w:pPr>
            <w:r w:rsidRPr="00853D9E">
              <w:t>Mandatory</w:t>
            </w:r>
          </w:p>
        </w:tc>
        <w:tc>
          <w:tcPr>
            <w:tcW w:w="3531" w:type="dxa"/>
            <w:shd w:val="clear" w:color="auto" w:fill="auto"/>
          </w:tcPr>
          <w:p w14:paraId="7BD03233" w14:textId="77777777" w:rsidR="00A72878" w:rsidRPr="00853D9E" w:rsidRDefault="00A72878" w:rsidP="00853D9E">
            <w:pPr>
              <w:spacing w:after="0" w:line="240" w:lineRule="auto"/>
            </w:pPr>
            <w:r w:rsidRPr="00853D9E">
              <w:t>.AI_CV value for transmitter 2</w:t>
            </w:r>
          </w:p>
        </w:tc>
        <w:tc>
          <w:tcPr>
            <w:tcW w:w="1817" w:type="dxa"/>
            <w:shd w:val="clear" w:color="auto" w:fill="auto"/>
          </w:tcPr>
          <w:p w14:paraId="7D22C6EF" w14:textId="77777777" w:rsidR="00A72878" w:rsidRPr="00853D9E" w:rsidRDefault="00A72878" w:rsidP="00853D9E">
            <w:pPr>
              <w:spacing w:after="0" w:line="240" w:lineRule="auto"/>
            </w:pPr>
            <w:r w:rsidRPr="00853D9E">
              <w:t>Transmitter 2 Value</w:t>
            </w:r>
          </w:p>
        </w:tc>
        <w:tc>
          <w:tcPr>
            <w:tcW w:w="3510" w:type="dxa"/>
            <w:shd w:val="clear" w:color="auto" w:fill="auto"/>
          </w:tcPr>
          <w:p w14:paraId="3A36BB22" w14:textId="77777777" w:rsidR="00A72878" w:rsidRPr="00853D9E" w:rsidRDefault="00A72878" w:rsidP="00853D9E">
            <w:pPr>
              <w:spacing w:after="0" w:line="240" w:lineRule="auto"/>
            </w:pPr>
            <w:del w:id="8" w:author="Steve Cauduro" w:date="2020-03-18T16:04:00Z">
              <w:r w:rsidRPr="00853D9E">
                <w:delText>NAp</w:delText>
              </w:r>
            </w:del>
            <w:ins w:id="9" w:author="Steve Cauduro" w:date="2020-03-18T16:04:00Z">
              <w:r w:rsidR="0015417B" w:rsidRPr="00853D9E">
                <w:t>N/A</w:t>
              </w:r>
            </w:ins>
          </w:p>
        </w:tc>
      </w:tr>
      <w:tr w:rsidR="00A72878" w:rsidRPr="00853D9E" w14:paraId="63C6A222" w14:textId="77777777" w:rsidTr="00853D9E">
        <w:tc>
          <w:tcPr>
            <w:tcW w:w="2256" w:type="dxa"/>
            <w:shd w:val="clear" w:color="auto" w:fill="auto"/>
          </w:tcPr>
          <w:p w14:paraId="38C711ED" w14:textId="77777777" w:rsidR="00A72878" w:rsidRPr="00853D9E" w:rsidRDefault="00A72878" w:rsidP="00853D9E">
            <w:pPr>
              <w:spacing w:after="0" w:line="240" w:lineRule="auto"/>
            </w:pPr>
            <w:r w:rsidRPr="00853D9E">
              <w:t>De</w:t>
            </w:r>
            <w:r w:rsidR="00757B60" w:rsidRPr="00853D9E">
              <w:t>v</w:t>
            </w:r>
            <w:r w:rsidRPr="00853D9E">
              <w:t>ice_2_Failed</w:t>
            </w:r>
          </w:p>
        </w:tc>
        <w:tc>
          <w:tcPr>
            <w:tcW w:w="1414" w:type="dxa"/>
            <w:shd w:val="clear" w:color="auto" w:fill="auto"/>
          </w:tcPr>
          <w:p w14:paraId="48078E15" w14:textId="77777777" w:rsidR="00A72878" w:rsidRPr="00853D9E" w:rsidRDefault="00A72878" w:rsidP="00853D9E">
            <w:pPr>
              <w:spacing w:after="0" w:line="240" w:lineRule="auto"/>
            </w:pPr>
            <w:r w:rsidRPr="00853D9E">
              <w:t>Mandatory</w:t>
            </w:r>
          </w:p>
        </w:tc>
        <w:tc>
          <w:tcPr>
            <w:tcW w:w="3531" w:type="dxa"/>
            <w:shd w:val="clear" w:color="auto" w:fill="auto"/>
          </w:tcPr>
          <w:p w14:paraId="64E2A56D" w14:textId="77777777" w:rsidR="00A72878" w:rsidRPr="00853D9E" w:rsidRDefault="00A72878" w:rsidP="00853D9E">
            <w:pPr>
              <w:spacing w:after="0" w:line="240" w:lineRule="auto"/>
            </w:pPr>
            <w:r w:rsidRPr="00853D9E">
              <w:rPr>
                <w:i/>
              </w:rPr>
              <w:t>Tagname</w:t>
            </w:r>
            <w:r w:rsidRPr="00853D9E">
              <w:t>.ADDON.Device_2_Failed</w:t>
            </w:r>
          </w:p>
        </w:tc>
        <w:tc>
          <w:tcPr>
            <w:tcW w:w="1817" w:type="dxa"/>
            <w:shd w:val="clear" w:color="auto" w:fill="auto"/>
          </w:tcPr>
          <w:p w14:paraId="65F132B8" w14:textId="77777777" w:rsidR="00A72878" w:rsidRPr="00853D9E" w:rsidRDefault="00A72878" w:rsidP="00853D9E">
            <w:pPr>
              <w:spacing w:after="0" w:line="240" w:lineRule="auto"/>
            </w:pPr>
            <w:r w:rsidRPr="00853D9E">
              <w:t>Transmitter 2 has failed indication</w:t>
            </w:r>
          </w:p>
        </w:tc>
        <w:tc>
          <w:tcPr>
            <w:tcW w:w="3510" w:type="dxa"/>
            <w:shd w:val="clear" w:color="auto" w:fill="auto"/>
          </w:tcPr>
          <w:p w14:paraId="71339ACD" w14:textId="77777777" w:rsidR="00A72878" w:rsidRPr="00853D9E" w:rsidRDefault="00A72878" w:rsidP="00853D9E">
            <w:pPr>
              <w:spacing w:after="0" w:line="240" w:lineRule="auto"/>
            </w:pPr>
            <w:r w:rsidRPr="00853D9E">
              <w:t>Program outside the AOI with conditions that indicate the transmitter has failed/is not available</w:t>
            </w:r>
          </w:p>
        </w:tc>
      </w:tr>
      <w:tr w:rsidR="00A72878" w:rsidRPr="00853D9E" w14:paraId="44365E7B" w14:textId="77777777" w:rsidTr="00853D9E">
        <w:tc>
          <w:tcPr>
            <w:tcW w:w="2256" w:type="dxa"/>
            <w:shd w:val="clear" w:color="auto" w:fill="auto"/>
          </w:tcPr>
          <w:p w14:paraId="5646CF56" w14:textId="77777777" w:rsidR="00A72878" w:rsidRPr="00853D9E" w:rsidRDefault="00A72878" w:rsidP="00853D9E">
            <w:pPr>
              <w:spacing w:after="0" w:line="240" w:lineRule="auto"/>
            </w:pPr>
            <w:proofErr w:type="spellStart"/>
            <w:r w:rsidRPr="00853D9E">
              <w:t>Duty_Device_SP</w:t>
            </w:r>
            <w:proofErr w:type="spellEnd"/>
          </w:p>
        </w:tc>
        <w:tc>
          <w:tcPr>
            <w:tcW w:w="1414" w:type="dxa"/>
            <w:shd w:val="clear" w:color="auto" w:fill="auto"/>
          </w:tcPr>
          <w:p w14:paraId="758D000A" w14:textId="77777777" w:rsidR="00A72878" w:rsidRPr="00853D9E" w:rsidRDefault="00A72878" w:rsidP="00853D9E">
            <w:pPr>
              <w:spacing w:after="0" w:line="240" w:lineRule="auto"/>
            </w:pPr>
            <w:r w:rsidRPr="00853D9E">
              <w:t>Mandatory</w:t>
            </w:r>
          </w:p>
        </w:tc>
        <w:tc>
          <w:tcPr>
            <w:tcW w:w="3531" w:type="dxa"/>
            <w:shd w:val="clear" w:color="auto" w:fill="auto"/>
          </w:tcPr>
          <w:p w14:paraId="3D476BC1" w14:textId="77777777" w:rsidR="00A72878" w:rsidRPr="00853D9E" w:rsidRDefault="00A72878" w:rsidP="00853D9E">
            <w:pPr>
              <w:spacing w:after="0" w:line="240" w:lineRule="auto"/>
            </w:pPr>
            <w:proofErr w:type="spellStart"/>
            <w:r w:rsidRPr="00853D9E">
              <w:rPr>
                <w:i/>
              </w:rPr>
              <w:t>Tagname</w:t>
            </w:r>
            <w:r w:rsidRPr="00853D9E">
              <w:t>.AO_CT</w:t>
            </w:r>
            <w:proofErr w:type="spellEnd"/>
          </w:p>
        </w:tc>
        <w:tc>
          <w:tcPr>
            <w:tcW w:w="1817" w:type="dxa"/>
            <w:shd w:val="clear" w:color="auto" w:fill="auto"/>
          </w:tcPr>
          <w:p w14:paraId="77FDA925" w14:textId="77777777" w:rsidR="00A72878" w:rsidRPr="00853D9E" w:rsidRDefault="00A72878" w:rsidP="00853D9E">
            <w:pPr>
              <w:spacing w:after="0" w:line="240" w:lineRule="auto"/>
            </w:pPr>
            <w:r w:rsidRPr="00853D9E">
              <w:t>Duty Device Pending Setpoint</w:t>
            </w:r>
          </w:p>
        </w:tc>
        <w:tc>
          <w:tcPr>
            <w:tcW w:w="3510" w:type="dxa"/>
            <w:shd w:val="clear" w:color="auto" w:fill="auto"/>
          </w:tcPr>
          <w:p w14:paraId="594EEF12" w14:textId="77777777" w:rsidR="00A72878" w:rsidRPr="00853D9E" w:rsidRDefault="00A72878" w:rsidP="00853D9E">
            <w:pPr>
              <w:spacing w:after="0" w:line="240" w:lineRule="auto"/>
            </w:pPr>
            <w:del w:id="10" w:author="Steve Cauduro" w:date="2020-03-18T16:04:00Z">
              <w:r w:rsidRPr="00853D9E">
                <w:delText>NAp</w:delText>
              </w:r>
            </w:del>
            <w:ins w:id="11" w:author="Steve Cauduro" w:date="2020-03-18T16:04:00Z">
              <w:r w:rsidR="0015417B" w:rsidRPr="00853D9E">
                <w:t>N/A</w:t>
              </w:r>
            </w:ins>
          </w:p>
        </w:tc>
      </w:tr>
      <w:tr w:rsidR="00A72878" w:rsidRPr="00853D9E" w14:paraId="089FE0F6" w14:textId="77777777" w:rsidTr="00853D9E">
        <w:tc>
          <w:tcPr>
            <w:tcW w:w="2256" w:type="dxa"/>
            <w:shd w:val="clear" w:color="auto" w:fill="auto"/>
          </w:tcPr>
          <w:p w14:paraId="74D35F76" w14:textId="77777777" w:rsidR="00A72878" w:rsidRPr="00853D9E" w:rsidRDefault="00A72878" w:rsidP="00853D9E">
            <w:pPr>
              <w:spacing w:after="0" w:line="240" w:lineRule="auto"/>
            </w:pPr>
            <w:proofErr w:type="spellStart"/>
            <w:r w:rsidRPr="00853D9E">
              <w:t>Disable_Rotation</w:t>
            </w:r>
            <w:proofErr w:type="spellEnd"/>
          </w:p>
        </w:tc>
        <w:tc>
          <w:tcPr>
            <w:tcW w:w="1414" w:type="dxa"/>
            <w:shd w:val="clear" w:color="auto" w:fill="auto"/>
          </w:tcPr>
          <w:p w14:paraId="6C021658" w14:textId="77777777" w:rsidR="00A72878" w:rsidRPr="00853D9E" w:rsidRDefault="00A72878" w:rsidP="00853D9E">
            <w:pPr>
              <w:spacing w:after="0" w:line="240" w:lineRule="auto"/>
            </w:pPr>
            <w:r w:rsidRPr="00853D9E">
              <w:t>Mandatory</w:t>
            </w:r>
          </w:p>
        </w:tc>
        <w:tc>
          <w:tcPr>
            <w:tcW w:w="3531" w:type="dxa"/>
            <w:shd w:val="clear" w:color="auto" w:fill="auto"/>
          </w:tcPr>
          <w:p w14:paraId="27201E23" w14:textId="77777777" w:rsidR="00A72878" w:rsidRPr="00853D9E" w:rsidRDefault="00A72878" w:rsidP="00853D9E">
            <w:pPr>
              <w:spacing w:after="0" w:line="240" w:lineRule="auto"/>
            </w:pPr>
            <w:proofErr w:type="spellStart"/>
            <w:r w:rsidRPr="00853D9E">
              <w:rPr>
                <w:i/>
              </w:rPr>
              <w:t>Tagname</w:t>
            </w:r>
            <w:r w:rsidRPr="00853D9E">
              <w:t>.PB_EN</w:t>
            </w:r>
            <w:proofErr w:type="spellEnd"/>
          </w:p>
        </w:tc>
        <w:tc>
          <w:tcPr>
            <w:tcW w:w="1817" w:type="dxa"/>
            <w:shd w:val="clear" w:color="auto" w:fill="auto"/>
          </w:tcPr>
          <w:p w14:paraId="1630FB69" w14:textId="77777777" w:rsidR="00A72878" w:rsidRPr="00853D9E" w:rsidRDefault="00A72878" w:rsidP="00853D9E">
            <w:pPr>
              <w:spacing w:after="0" w:line="240" w:lineRule="auto"/>
            </w:pPr>
            <w:r w:rsidRPr="00853D9E">
              <w:t>Disable Duty Rotation</w:t>
            </w:r>
          </w:p>
        </w:tc>
        <w:tc>
          <w:tcPr>
            <w:tcW w:w="3510" w:type="dxa"/>
            <w:shd w:val="clear" w:color="auto" w:fill="auto"/>
          </w:tcPr>
          <w:p w14:paraId="7029A4B0" w14:textId="77777777" w:rsidR="00A72878" w:rsidRPr="00853D9E" w:rsidRDefault="00A72878" w:rsidP="00853D9E">
            <w:pPr>
              <w:spacing w:after="0" w:line="240" w:lineRule="auto"/>
            </w:pPr>
            <w:del w:id="12" w:author="Steve Cauduro" w:date="2020-03-18T16:04:00Z">
              <w:r w:rsidRPr="00853D9E">
                <w:delText>NAp</w:delText>
              </w:r>
            </w:del>
            <w:ins w:id="13" w:author="Steve Cauduro" w:date="2020-03-18T16:04:00Z">
              <w:r w:rsidR="0015417B" w:rsidRPr="00853D9E">
                <w:t>N/A</w:t>
              </w:r>
            </w:ins>
          </w:p>
        </w:tc>
      </w:tr>
      <w:tr w:rsidR="00A72878" w:rsidRPr="00853D9E" w14:paraId="3AC1DB88" w14:textId="77777777" w:rsidTr="00853D9E">
        <w:tc>
          <w:tcPr>
            <w:tcW w:w="2256" w:type="dxa"/>
            <w:shd w:val="clear" w:color="auto" w:fill="auto"/>
          </w:tcPr>
          <w:p w14:paraId="7885FBEE" w14:textId="77777777" w:rsidR="00A72878" w:rsidRPr="00853D9E" w:rsidRDefault="00A72878" w:rsidP="00853D9E">
            <w:pPr>
              <w:spacing w:after="0" w:line="240" w:lineRule="auto"/>
            </w:pPr>
            <w:proofErr w:type="spellStart"/>
            <w:r w:rsidRPr="00853D9E">
              <w:t>Entry_Error</w:t>
            </w:r>
            <w:proofErr w:type="spellEnd"/>
          </w:p>
        </w:tc>
        <w:tc>
          <w:tcPr>
            <w:tcW w:w="1414" w:type="dxa"/>
            <w:shd w:val="clear" w:color="auto" w:fill="auto"/>
          </w:tcPr>
          <w:p w14:paraId="471ECD00" w14:textId="77777777" w:rsidR="00A72878" w:rsidRPr="00853D9E" w:rsidRDefault="00A72878" w:rsidP="00853D9E">
            <w:pPr>
              <w:spacing w:after="0" w:line="240" w:lineRule="auto"/>
            </w:pPr>
            <w:r w:rsidRPr="00853D9E">
              <w:t>Mandatory</w:t>
            </w:r>
          </w:p>
        </w:tc>
        <w:tc>
          <w:tcPr>
            <w:tcW w:w="3531" w:type="dxa"/>
            <w:shd w:val="clear" w:color="auto" w:fill="auto"/>
          </w:tcPr>
          <w:p w14:paraId="03AB5671" w14:textId="77777777" w:rsidR="00A72878" w:rsidRPr="00853D9E" w:rsidRDefault="00A72878" w:rsidP="00853D9E">
            <w:pPr>
              <w:spacing w:after="0" w:line="240" w:lineRule="auto"/>
              <w:rPr>
                <w:i/>
              </w:rPr>
            </w:pPr>
            <w:proofErr w:type="spellStart"/>
            <w:r w:rsidRPr="00853D9E">
              <w:rPr>
                <w:i/>
              </w:rPr>
              <w:t>Tagname</w:t>
            </w:r>
            <w:r w:rsidRPr="00853D9E">
              <w:t>.DI_EE</w:t>
            </w:r>
            <w:proofErr w:type="spellEnd"/>
          </w:p>
        </w:tc>
        <w:tc>
          <w:tcPr>
            <w:tcW w:w="1817" w:type="dxa"/>
            <w:shd w:val="clear" w:color="auto" w:fill="auto"/>
          </w:tcPr>
          <w:p w14:paraId="5F1FCD91" w14:textId="77777777" w:rsidR="00A72878" w:rsidRPr="00853D9E" w:rsidRDefault="00A72878" w:rsidP="00853D9E">
            <w:pPr>
              <w:spacing w:after="0" w:line="240" w:lineRule="auto"/>
            </w:pPr>
            <w:r w:rsidRPr="00853D9E">
              <w:t>Duty Device Entry Error</w:t>
            </w:r>
          </w:p>
        </w:tc>
        <w:tc>
          <w:tcPr>
            <w:tcW w:w="3510" w:type="dxa"/>
            <w:shd w:val="clear" w:color="auto" w:fill="auto"/>
          </w:tcPr>
          <w:p w14:paraId="621E2D6F" w14:textId="77777777" w:rsidR="00A72878" w:rsidRPr="00853D9E" w:rsidRDefault="00A72878" w:rsidP="00853D9E">
            <w:pPr>
              <w:spacing w:after="0" w:line="240" w:lineRule="auto"/>
            </w:pPr>
            <w:del w:id="14" w:author="Steve Cauduro" w:date="2020-03-18T16:04:00Z">
              <w:r w:rsidRPr="00853D9E">
                <w:delText>NAp</w:delText>
              </w:r>
            </w:del>
            <w:ins w:id="15" w:author="Steve Cauduro" w:date="2020-03-18T16:04:00Z">
              <w:r w:rsidR="0015417B" w:rsidRPr="00853D9E">
                <w:t>N/A</w:t>
              </w:r>
            </w:ins>
          </w:p>
        </w:tc>
      </w:tr>
    </w:tbl>
    <w:p w14:paraId="3A0FD2F0" w14:textId="77777777" w:rsidR="00AA6CCF" w:rsidRDefault="00AA6CCF" w:rsidP="00AA6CCF"/>
    <w:p w14:paraId="0C1C158F" w14:textId="77777777" w:rsidR="00AA6CCF" w:rsidRDefault="00AA6CCF" w:rsidP="00AA6CCF">
      <w:pPr>
        <w:rPr>
          <w:b/>
        </w:rPr>
      </w:pPr>
      <w:r>
        <w:rPr>
          <w:b/>
        </w:rPr>
        <w:t>AOI Operation Description</w:t>
      </w:r>
    </w:p>
    <w:p w14:paraId="2C73D6A8" w14:textId="77777777" w:rsidR="00A72878" w:rsidRDefault="00A72878" w:rsidP="00AA6CCF">
      <w:r>
        <w:t>The AOI will verify that a valid duty transmitter has been selected, either from the HMI or by the AOI. If this is not the case the error flag is set.  The duty device will only be updated to reflect the setpoint when a valid selection is made.</w:t>
      </w:r>
    </w:p>
    <w:p w14:paraId="72FEBE59" w14:textId="77777777" w:rsidR="00A72878" w:rsidRPr="00A72878" w:rsidRDefault="00A72878" w:rsidP="00AA6CCF">
      <w:r>
        <w:t xml:space="preserve">Provided duty rotation has not been disabled, the AOI will evaluate logic conditions to determine if automatic duty rotation is required.  If the duty device fails and another device has not failed, then the duty assignment will be updated.  The affinity of the AOI is to fail back </w:t>
      </w:r>
      <w:r w:rsidR="004618CA">
        <w:t xml:space="preserve">to device 1, if it is available.  </w:t>
      </w:r>
      <w:del w:id="16" w:author="Steve Cauduro" w:date="2020-03-18T16:04:00Z">
        <w:r w:rsidR="004618CA">
          <w:delText>In the event that</w:delText>
        </w:r>
      </w:del>
      <w:ins w:id="17" w:author="Steve Cauduro" w:date="2020-03-18T16:04:00Z">
        <w:r w:rsidR="0015417B">
          <w:t>If</w:t>
        </w:r>
      </w:ins>
      <w:r w:rsidR="004618CA">
        <w:t xml:space="preserve"> multiple devices have failed the AOI will attempt to find the next device in sequence that has not failed and assign it as the duty device.  The duty transmitter value is then updated based on the selected duty device.</w:t>
      </w:r>
      <w:r>
        <w:t xml:space="preserve"> </w:t>
      </w:r>
    </w:p>
    <w:p w14:paraId="31D95BF0" w14:textId="77777777" w:rsidR="00AA6CCF" w:rsidRDefault="00AA6CCF" w:rsidP="00AA6CCF">
      <w:r>
        <w:rPr>
          <w:b/>
        </w:rPr>
        <w:lastRenderedPageBreak/>
        <w:t>Programming Examples</w:t>
      </w:r>
    </w:p>
    <w:p w14:paraId="7AA8C68C" w14:textId="77777777" w:rsidR="00853D9E" w:rsidRDefault="004618CA">
      <w:r>
        <w:t xml:space="preserve">This AOI should be programmed in the </w:t>
      </w:r>
      <w:proofErr w:type="spellStart"/>
      <w:r>
        <w:t>Duty_Alt</w:t>
      </w:r>
      <w:proofErr w:type="spellEnd"/>
      <w:r>
        <w:t xml:space="preserve"> routine of the ACP program.  The duty transmitter value will then be used for various functions within the ACP program.  The duty transmitter value can also be used as the raw input into an Analog Instrument UDT if additional alarming and monitoring functions are required by the programming.</w:t>
      </w:r>
    </w:p>
    <w:p w14:paraId="37D5EA30" w14:textId="77777777" w:rsidR="0030558F" w:rsidRDefault="0030558F">
      <w:pPr>
        <w:rPr>
          <w:b/>
        </w:rPr>
      </w:pPr>
      <w:r>
        <w:rPr>
          <w:b/>
        </w:rPr>
        <w:t>HMI Integration</w:t>
      </w:r>
    </w:p>
    <w:p w14:paraId="2485FAB2" w14:textId="572C020A" w:rsidR="00C81B92" w:rsidRPr="000A50B8" w:rsidRDefault="00C81B92" w:rsidP="00C81B92">
      <w:commentRangeStart w:id="18"/>
      <w:r>
        <w:t>This UDDT is designed for use with the “</w:t>
      </w:r>
      <w:r w:rsidR="008E517A">
        <w:t>Transmitter 2 Duty</w:t>
      </w:r>
      <w:r>
        <w:t xml:space="preserve">” pop-up in the </w:t>
      </w:r>
      <w:r w:rsidR="009A385B">
        <w:t>InTouch</w:t>
      </w:r>
      <w:bookmarkStart w:id="19" w:name="_GoBack"/>
      <w:bookmarkEnd w:id="19"/>
      <w:r>
        <w:t xml:space="preserve"> Baseload.  A mapping script for the indirect tags is implanted on the “Pumping Station Setpoints” on the </w:t>
      </w:r>
      <w:r w:rsidR="008E517A">
        <w:t>green</w:t>
      </w:r>
      <w:r>
        <w:t xml:space="preserve"> rectangle associated with the Duty Level Transmitter Setpoint.  Programmers should perform a tag substitution on the script appropriate to their application.    The script must be modified to ensure it opens the correct pop-up.</w:t>
      </w:r>
      <w:commentRangeEnd w:id="18"/>
      <w:r w:rsidR="0015417B">
        <w:rPr>
          <w:rStyle w:val="CommentReference"/>
        </w:rPr>
        <w:commentReference w:id="18"/>
      </w:r>
    </w:p>
    <w:p w14:paraId="42EF4E8A" w14:textId="77777777" w:rsidR="000A50B8" w:rsidRPr="000A50B8" w:rsidRDefault="000A50B8" w:rsidP="00C81B92"/>
    <w:sectPr w:rsidR="000A50B8" w:rsidRPr="000A50B8" w:rsidSect="00CE637A">
      <w:pgSz w:w="15840" w:h="12240" w:orient="landscape"/>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8" w:author="NLS" w:date="2020-03-18T16:05:00Z" w:initials="NLS">
    <w:p w14:paraId="71A4CFBC" w14:textId="77777777" w:rsidR="0015417B" w:rsidRDefault="0015417B">
      <w:pPr>
        <w:pStyle w:val="CommentText"/>
      </w:pPr>
      <w:r>
        <w:rPr>
          <w:rStyle w:val="CommentReference"/>
        </w:rPr>
        <w:annotationRef/>
      </w:r>
      <w:r w:rsidRPr="0015417B">
        <w:t>Update with System Platform specifics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1A4CFB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1A4CFBC" w16cid:durableId="221CC54E"/>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teve Cauduro">
    <w15:presenceInfo w15:providerId="AD" w15:userId="S::scauduro@nlsengineering.com::9b90f5d0-0fe9-49dc-9a85-f2ee4ffc923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637A"/>
    <w:rsid w:val="000A50B8"/>
    <w:rsid w:val="0015417B"/>
    <w:rsid w:val="00221670"/>
    <w:rsid w:val="002A0716"/>
    <w:rsid w:val="0030558F"/>
    <w:rsid w:val="00347FE2"/>
    <w:rsid w:val="003A7EE7"/>
    <w:rsid w:val="004618CA"/>
    <w:rsid w:val="004D717A"/>
    <w:rsid w:val="005129AB"/>
    <w:rsid w:val="00757B60"/>
    <w:rsid w:val="008076C6"/>
    <w:rsid w:val="00853D9E"/>
    <w:rsid w:val="008E517A"/>
    <w:rsid w:val="009A385B"/>
    <w:rsid w:val="009C620B"/>
    <w:rsid w:val="00A33FD8"/>
    <w:rsid w:val="00A72878"/>
    <w:rsid w:val="00AA6CCF"/>
    <w:rsid w:val="00C81B92"/>
    <w:rsid w:val="00CE63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6792F1"/>
  <w15:docId w15:val="{D8FFB9B0-2506-4071-80AB-FA411C4A7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6CCF"/>
    <w:pPr>
      <w:spacing w:after="200" w:line="276" w:lineRule="auto"/>
    </w:pPr>
    <w:rPr>
      <w:sz w:val="22"/>
      <w:szCs w:val="22"/>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A6C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853D9E"/>
    <w:rPr>
      <w:sz w:val="16"/>
      <w:szCs w:val="16"/>
    </w:rPr>
  </w:style>
  <w:style w:type="paragraph" w:styleId="CommentText">
    <w:name w:val="annotation text"/>
    <w:basedOn w:val="Normal"/>
    <w:link w:val="CommentTextChar"/>
    <w:uiPriority w:val="99"/>
    <w:semiHidden/>
    <w:unhideWhenUsed/>
    <w:rsid w:val="00853D9E"/>
    <w:pPr>
      <w:spacing w:line="240" w:lineRule="auto"/>
    </w:pPr>
    <w:rPr>
      <w:sz w:val="20"/>
      <w:szCs w:val="20"/>
    </w:rPr>
  </w:style>
  <w:style w:type="character" w:customStyle="1" w:styleId="CommentTextChar">
    <w:name w:val="Comment Text Char"/>
    <w:link w:val="CommentText"/>
    <w:uiPriority w:val="99"/>
    <w:semiHidden/>
    <w:rsid w:val="00853D9E"/>
    <w:rPr>
      <w:sz w:val="20"/>
      <w:szCs w:val="20"/>
    </w:rPr>
  </w:style>
  <w:style w:type="paragraph" w:styleId="CommentSubject">
    <w:name w:val="annotation subject"/>
    <w:basedOn w:val="CommentText"/>
    <w:next w:val="CommentText"/>
    <w:link w:val="CommentSubjectChar"/>
    <w:uiPriority w:val="99"/>
    <w:semiHidden/>
    <w:unhideWhenUsed/>
    <w:rsid w:val="00853D9E"/>
    <w:rPr>
      <w:b/>
      <w:bCs/>
    </w:rPr>
  </w:style>
  <w:style w:type="character" w:customStyle="1" w:styleId="CommentSubjectChar">
    <w:name w:val="Comment Subject Char"/>
    <w:link w:val="CommentSubject"/>
    <w:uiPriority w:val="99"/>
    <w:semiHidden/>
    <w:rsid w:val="00853D9E"/>
    <w:rPr>
      <w:b/>
      <w:bCs/>
      <w:sz w:val="20"/>
      <w:szCs w:val="20"/>
    </w:rPr>
  </w:style>
  <w:style w:type="paragraph" w:styleId="BalloonText">
    <w:name w:val="Balloon Text"/>
    <w:basedOn w:val="Normal"/>
    <w:link w:val="BalloonTextChar"/>
    <w:uiPriority w:val="99"/>
    <w:semiHidden/>
    <w:unhideWhenUsed/>
    <w:rsid w:val="00853D9E"/>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853D9E"/>
    <w:rPr>
      <w:rFonts w:ascii="Segoe UI" w:hAnsi="Segoe UI" w:cs="Segoe UI"/>
      <w:sz w:val="18"/>
      <w:szCs w:val="18"/>
    </w:rPr>
  </w:style>
  <w:style w:type="paragraph" w:styleId="Revision">
    <w:name w:val="Revision"/>
    <w:hidden/>
    <w:uiPriority w:val="99"/>
    <w:semiHidden/>
    <w:rsid w:val="00853D9E"/>
    <w:rPr>
      <w:sz w:val="22"/>
      <w:szCs w:val="22"/>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people" Target="people.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E947692DC8B2047A6A8A6ABB2F05EA6" ma:contentTypeVersion="10" ma:contentTypeDescription="Create a new document." ma:contentTypeScope="" ma:versionID="c2d339562af8d14d0e9f0d0993d9877e">
  <xsd:schema xmlns:xsd="http://www.w3.org/2001/XMLSchema" xmlns:xs="http://www.w3.org/2001/XMLSchema" xmlns:p="http://schemas.microsoft.com/office/2006/metadata/properties" xmlns:ns2="750715fa-8ca6-46f3-9f70-8600f9579dd3" xmlns:ns3="0b2909f5-9263-416c-ab24-e065986e4c86" targetNamespace="http://schemas.microsoft.com/office/2006/metadata/properties" ma:root="true" ma:fieldsID="632785696e70fa810bead2411f42b29d" ns2:_="" ns3:_="">
    <xsd:import namespace="750715fa-8ca6-46f3-9f70-8600f9579dd3"/>
    <xsd:import namespace="0b2909f5-9263-416c-ab24-e065986e4c8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50715fa-8ca6-46f3-9f70-8600f9579d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b2909f5-9263-416c-ab24-e065986e4c8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9CC586-CE27-4AF1-8A66-16CF9FB13551}">
  <ds:schemaRefs>
    <ds:schemaRef ds:uri="http://schemas.microsoft.com/sharepoint/v3/contenttype/forms"/>
  </ds:schemaRefs>
</ds:datastoreItem>
</file>

<file path=customXml/itemProps2.xml><?xml version="1.0" encoding="utf-8"?>
<ds:datastoreItem xmlns:ds="http://schemas.openxmlformats.org/officeDocument/2006/customXml" ds:itemID="{A68D6027-AC59-4D75-816D-FB8A304AB4A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706A3AD-3846-4858-B73B-12136FD993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50715fa-8ca6-46f3-9f70-8600f9579dd3"/>
    <ds:schemaRef ds:uri="0b2909f5-9263-416c-ab24-e065986e4c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8B13D18-B267-49C4-90F3-409E7737F1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527</Words>
  <Characters>3008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Region of Halton</Company>
  <LinksUpToDate>false</LinksUpToDate>
  <CharactersWithSpaces>3528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Craig, David</dc:creator>
  <cp:keywords/>
  <cp:lastModifiedBy>Holden, Rob</cp:lastModifiedBy>
  <cp:revision>3</cp:revision>
  <dcterms:created xsi:type="dcterms:W3CDTF">2020-08-25T20:41:00Z</dcterms:created>
  <dcterms:modified xsi:type="dcterms:W3CDTF">2021-11-10T19:34:00Z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0x0101001E947692DC8B2047A6A8A6ABB2F05EA6</vt:lpwstr>
  </property>
</Properties>
</file>